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ind w:firstLine="0"/>
              <w:jc w:val="left"/>
            </w:pPr>
          </w:p>
        </w:tc>
      </w:tr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0F4366" w:rsidP="0059632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0F4366">
              <w:rPr>
                <w:b/>
                <w:sz w:val="26"/>
                <w:szCs w:val="26"/>
              </w:rPr>
              <w:t>2227191</w:t>
            </w:r>
          </w:p>
        </w:tc>
      </w:tr>
    </w:tbl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D6DB9" w:rsidRDefault="00ED6DB9" w:rsidP="00ED6DB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ED6DB9" w:rsidRDefault="00ED6DB9" w:rsidP="00ED6DB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ED6DB9" w:rsidRPr="00EB40C8" w:rsidRDefault="00ED6DB9" w:rsidP="00ED6DB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ED6DB9" w:rsidRPr="00EB40C8" w:rsidRDefault="00ED6DB9" w:rsidP="00ED6DB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26453A" w:rsidRDefault="00ED6DB9" w:rsidP="00ED6DB9">
      <w:pPr>
        <w:ind w:left="4821" w:firstLine="142"/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511B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FB7D56">
        <w:rPr>
          <w:b/>
          <w:sz w:val="26"/>
          <w:szCs w:val="26"/>
        </w:rPr>
        <w:t>стройматериалов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FB7D56">
        <w:rPr>
          <w:b/>
          <w:sz w:val="26"/>
          <w:szCs w:val="26"/>
        </w:rPr>
        <w:t>401</w:t>
      </w:r>
      <w:r w:rsidR="00FB7D56" w:rsidRPr="00FB7D56">
        <w:rPr>
          <w:b/>
          <w:sz w:val="26"/>
          <w:szCs w:val="26"/>
        </w:rPr>
        <w:t xml:space="preserve"> </w:t>
      </w:r>
      <w:r w:rsidR="00FB7D56">
        <w:rPr>
          <w:b/>
          <w:sz w:val="26"/>
          <w:szCs w:val="26"/>
          <w:lang w:val="en-US"/>
        </w:rPr>
        <w:t>L</w:t>
      </w:r>
      <w:r w:rsidR="000511B1">
        <w:rPr>
          <w:b/>
          <w:sz w:val="26"/>
          <w:szCs w:val="26"/>
        </w:rPr>
        <w:t>.</w:t>
      </w:r>
    </w:p>
    <w:p w:rsidR="00177783" w:rsidRPr="00177783" w:rsidRDefault="00FC4AEB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0F4366">
        <w:rPr>
          <w:b/>
          <w:sz w:val="26"/>
          <w:szCs w:val="26"/>
        </w:rPr>
        <w:t>щебень известняковый фракция</w:t>
      </w:r>
      <w:r w:rsidR="000F4366">
        <w:rPr>
          <w:b/>
          <w:sz w:val="26"/>
          <w:szCs w:val="26"/>
          <w:lang w:val="en-US"/>
        </w:rPr>
        <w:t xml:space="preserve"> 8-25</w:t>
      </w:r>
      <w:r w:rsidR="008B01C9">
        <w:rPr>
          <w:b/>
          <w:sz w:val="26"/>
          <w:szCs w:val="26"/>
        </w:rPr>
        <w:t>)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8940A2">
      <w:pPr>
        <w:pStyle w:val="ad"/>
        <w:numPr>
          <w:ilvl w:val="1"/>
          <w:numId w:val="3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r w:rsidR="00FB7D56">
        <w:rPr>
          <w:sz w:val="24"/>
          <w:szCs w:val="24"/>
        </w:rPr>
        <w:t>стройматериала</w:t>
      </w:r>
      <w:r w:rsidR="008940A2" w:rsidRPr="008940A2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160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2209"/>
        <w:gridCol w:w="6691"/>
      </w:tblGrid>
      <w:tr w:rsidR="008940A2" w:rsidRPr="00A521C1" w:rsidTr="00266BBD">
        <w:tc>
          <w:tcPr>
            <w:tcW w:w="592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  <w:proofErr w:type="gramEnd"/>
            <w:r w:rsidR="008940A2" w:rsidRPr="00266BBD">
              <w:rPr>
                <w:sz w:val="26"/>
                <w:szCs w:val="26"/>
              </w:rPr>
              <w:t>/</w:t>
            </w:r>
            <w:proofErr w:type="spell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09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91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562E17" w:rsidRPr="00A521C1" w:rsidTr="00266BBD">
        <w:tc>
          <w:tcPr>
            <w:tcW w:w="592" w:type="dxa"/>
            <w:vMerge w:val="restart"/>
            <w:shd w:val="clear" w:color="auto" w:fill="auto"/>
            <w:vAlign w:val="center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 w:val="restart"/>
            <w:shd w:val="clear" w:color="auto" w:fill="auto"/>
            <w:vAlign w:val="center"/>
          </w:tcPr>
          <w:p w:rsidR="00562E17" w:rsidRPr="000F4366" w:rsidRDefault="000F4366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r w:rsidRPr="000F4366">
              <w:rPr>
                <w:sz w:val="26"/>
                <w:szCs w:val="26"/>
              </w:rPr>
              <w:t>щебень известняковый фракция</w:t>
            </w:r>
            <w:r w:rsidRPr="000F4366">
              <w:rPr>
                <w:sz w:val="26"/>
                <w:szCs w:val="26"/>
                <w:lang w:val="en-US"/>
              </w:rPr>
              <w:t xml:space="preserve"> 8-25</w:t>
            </w:r>
          </w:p>
        </w:tc>
        <w:tc>
          <w:tcPr>
            <w:tcW w:w="6691" w:type="dxa"/>
            <w:shd w:val="clear" w:color="auto" w:fill="auto"/>
          </w:tcPr>
          <w:p w:rsidR="00562E17" w:rsidRPr="006C16FB" w:rsidRDefault="00512DE1" w:rsidP="006C16FB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Крупность зерна – 8-25</w:t>
            </w:r>
          </w:p>
        </w:tc>
      </w:tr>
      <w:tr w:rsidR="00562E17" w:rsidRPr="00A521C1" w:rsidTr="00266BBD">
        <w:tc>
          <w:tcPr>
            <w:tcW w:w="592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562E17" w:rsidRPr="00266BBD" w:rsidRDefault="00562E17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562E17" w:rsidRPr="006C16FB" w:rsidRDefault="00512DE1" w:rsidP="006C16FB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4"/>
                <w:szCs w:val="24"/>
              </w:rPr>
            </w:pPr>
            <w:r w:rsidRPr="00512DE1">
              <w:rPr>
                <w:sz w:val="24"/>
                <w:szCs w:val="24"/>
              </w:rPr>
              <w:t>ГОСТ 8267-93 Щебень и гравий из плотных горных пород для строительных работ. Технические условия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9B7BA1" w:rsidRDefault="009B7BA1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CC7296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1134" w:firstLine="0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F14CFD">
        <w:rPr>
          <w:sz w:val="24"/>
          <w:szCs w:val="24"/>
        </w:rPr>
        <w:t>стройматериалы</w:t>
      </w:r>
      <w:r w:rsidRPr="00612811">
        <w:rPr>
          <w:sz w:val="24"/>
          <w:szCs w:val="24"/>
        </w:rPr>
        <w:t>, 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C16FB">
        <w:rPr>
          <w:sz w:val="24"/>
          <w:szCs w:val="24"/>
        </w:rPr>
        <w:t>стройматериалы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оборудования условиям эксплуатации и действующим отраслевым (национальным) требованиям; </w:t>
      </w:r>
    </w:p>
    <w:p w:rsidR="0026458C" w:rsidRPr="00122CF0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122CF0" w:rsidRPr="00122CF0">
        <w:rPr>
          <w:sz w:val="24"/>
          <w:szCs w:val="24"/>
        </w:rPr>
        <w:t xml:space="preserve"> (с изменениями от 3 января 2001 г., 21 августа 2002 г.)</w:t>
      </w:r>
      <w:r w:rsidRPr="00122CF0">
        <w:rPr>
          <w:sz w:val="24"/>
          <w:szCs w:val="24"/>
        </w:rPr>
        <w:t>;</w:t>
      </w:r>
    </w:p>
    <w:p w:rsidR="00612811" w:rsidRPr="00122CF0" w:rsidRDefault="00F14CF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8D4049" w:rsidRPr="008D4049" w:rsidRDefault="008D4049" w:rsidP="008D404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разрядников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8B796D" w:rsidRDefault="00F8363D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842420">
        <w:rPr>
          <w:sz w:val="24"/>
          <w:szCs w:val="24"/>
        </w:rPr>
        <w:t>продукции</w:t>
      </w:r>
      <w:r w:rsidRPr="008B796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Pr="00FB7AEF" w:rsidRDefault="00512DE1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Щебень</w:t>
      </w:r>
      <w:r w:rsidR="004E144D" w:rsidRPr="00FB7AEF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4E144D" w:rsidRPr="00FB7AEF">
        <w:rPr>
          <w:sz w:val="24"/>
          <w:szCs w:val="24"/>
        </w:rPr>
        <w:t>н с</w:t>
      </w:r>
      <w:r w:rsidR="00612811" w:rsidRPr="00FB7AEF">
        <w:rPr>
          <w:sz w:val="24"/>
          <w:szCs w:val="24"/>
        </w:rPr>
        <w:t>оответствовать требованиям</w:t>
      </w:r>
      <w:r>
        <w:rPr>
          <w:sz w:val="24"/>
          <w:szCs w:val="24"/>
        </w:rPr>
        <w:t>:</w:t>
      </w:r>
    </w:p>
    <w:p w:rsidR="000511B1" w:rsidRDefault="00512DE1" w:rsidP="000511B1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12DE1">
        <w:rPr>
          <w:sz w:val="24"/>
          <w:szCs w:val="24"/>
        </w:rPr>
        <w:t>ГОСТ 8267-93 Щебень и гравий из плотных горных пород для строительных работ. Технические условия</w:t>
      </w:r>
      <w:r>
        <w:rPr>
          <w:sz w:val="24"/>
          <w:szCs w:val="24"/>
        </w:rPr>
        <w:t>.</w:t>
      </w:r>
    </w:p>
    <w:p w:rsidR="009B7BA1" w:rsidRDefault="00512DE1" w:rsidP="00B95DAC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12DE1">
        <w:rPr>
          <w:sz w:val="24"/>
          <w:szCs w:val="24"/>
        </w:rPr>
        <w:t>ГОСТ 8269.1-97 Щебень и гравий из плотных горных пород и отходов промышленного производства для строительных работ. Методы химического анализа</w:t>
      </w:r>
    </w:p>
    <w:p w:rsidR="00F14CFD" w:rsidRPr="00F14CFD" w:rsidRDefault="00512DE1" w:rsidP="00F14CFD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12DE1">
        <w:rPr>
          <w:sz w:val="24"/>
          <w:szCs w:val="24"/>
        </w:rPr>
        <w:t>ГОСТ 8269.0-97 Щебень и гравий из плотных горных пород и отходов промышленного производства для строительных работ. Методы физико-механических испытаний (с Изменениями N 1, 2)</w:t>
      </w:r>
      <w:r w:rsidR="00F14CFD" w:rsidRPr="00F14CFD">
        <w:rPr>
          <w:sz w:val="24"/>
          <w:szCs w:val="24"/>
        </w:rPr>
        <w:t> </w:t>
      </w:r>
    </w:p>
    <w:p w:rsidR="00612811" w:rsidRPr="00612811" w:rsidRDefault="00612811" w:rsidP="00CC7296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00DB5" w:rsidRPr="00A00DB5" w:rsidRDefault="00A00DB5" w:rsidP="00A00DB5">
      <w:pPr>
        <w:pStyle w:val="BodyText21"/>
        <w:tabs>
          <w:tab w:val="left" w:pos="0"/>
          <w:tab w:val="left" w:pos="1134"/>
        </w:tabs>
        <w:spacing w:line="276" w:lineRule="auto"/>
        <w:jc w:val="left"/>
        <w:rPr>
          <w:szCs w:val="24"/>
        </w:rPr>
      </w:pPr>
      <w:r w:rsidRPr="00A00DB5">
        <w:rPr>
          <w:szCs w:val="24"/>
        </w:rPr>
        <w:t>Щебень и гравий перевозят навалом в транспортных средствах любого вида согласно действующим правилам перевозки грузов и техническим условиям погрузки и крепления грузов, утвержденным Министерством путей сообщения, правилам перевозки грузов автомобильным и водным транспортом.</w:t>
      </w:r>
      <w:r w:rsidRPr="00A00DB5">
        <w:rPr>
          <w:szCs w:val="24"/>
        </w:rPr>
        <w:br/>
      </w:r>
      <w:r>
        <w:rPr>
          <w:szCs w:val="24"/>
        </w:rPr>
        <w:t xml:space="preserve">            </w:t>
      </w:r>
      <w:r w:rsidRPr="00A00DB5">
        <w:rPr>
          <w:szCs w:val="24"/>
        </w:rPr>
        <w:t>При транспортировании щебня и гравия железнодорожным транспортом вагоны следует загружать с учетом полного использования их грузоподъемности.</w:t>
      </w:r>
      <w:r w:rsidRPr="00A00DB5">
        <w:rPr>
          <w:szCs w:val="24"/>
        </w:rPr>
        <w:br/>
      </w:r>
      <w:r>
        <w:rPr>
          <w:szCs w:val="24"/>
        </w:rPr>
        <w:t xml:space="preserve">            </w:t>
      </w:r>
      <w:r w:rsidRPr="00A00DB5">
        <w:rPr>
          <w:szCs w:val="24"/>
        </w:rPr>
        <w:t>Щебень и гравий хранят раздельно по фракциям и смесям фракций в условиях, предохраняющих их от засорения и загрязнения.</w:t>
      </w:r>
    </w:p>
    <w:p w:rsidR="003419D8" w:rsidRPr="003419D8" w:rsidRDefault="003419D8" w:rsidP="003419D8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3419D8">
        <w:rPr>
          <w:szCs w:val="24"/>
        </w:rPr>
        <w:t xml:space="preserve">Приемку и поставку щебня и гравия производят партиями. </w:t>
      </w:r>
      <w:r w:rsidR="0024201B" w:rsidRPr="003419D8">
        <w:rPr>
          <w:szCs w:val="24"/>
        </w:rPr>
        <w:t xml:space="preserve">Каждая партия </w:t>
      </w:r>
      <w:r w:rsidRPr="003419D8">
        <w:rPr>
          <w:szCs w:val="24"/>
        </w:rPr>
        <w:t xml:space="preserve">щебня и гравия </w:t>
      </w:r>
      <w:r w:rsidR="0024201B" w:rsidRPr="003419D8">
        <w:rPr>
          <w:szCs w:val="24"/>
        </w:rPr>
        <w:t xml:space="preserve">должна подвергаться приемо-сдаточным испытаниям </w:t>
      </w:r>
      <w:r w:rsidR="000511B1" w:rsidRPr="003419D8">
        <w:rPr>
          <w:szCs w:val="24"/>
        </w:rPr>
        <w:t xml:space="preserve">в соответствие с </w:t>
      </w:r>
      <w:r w:rsidR="00B16083" w:rsidRPr="003419D8">
        <w:rPr>
          <w:szCs w:val="24"/>
        </w:rPr>
        <w:t>техническими условиями изготовителя</w:t>
      </w:r>
      <w:r w:rsidR="00DE0EA0" w:rsidRPr="003419D8">
        <w:rPr>
          <w:szCs w:val="24"/>
        </w:rPr>
        <w:t>.</w:t>
      </w:r>
      <w:r>
        <w:rPr>
          <w:szCs w:val="24"/>
        </w:rPr>
        <w:t xml:space="preserve"> </w:t>
      </w:r>
      <w:r w:rsidRPr="003419D8">
        <w:rPr>
          <w:szCs w:val="24"/>
        </w:rPr>
        <w:t>Испытания щебня и гравия проводят по ГОСТ 8269.0, ГОСТ 8269.1.</w:t>
      </w:r>
    </w:p>
    <w:p w:rsidR="003419D8" w:rsidRPr="003419D8" w:rsidRDefault="00AC31A0" w:rsidP="003419D8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Cs w:val="24"/>
        </w:rPr>
      </w:pPr>
      <w:r w:rsidRPr="003419D8">
        <w:rPr>
          <w:szCs w:val="24"/>
        </w:rPr>
        <w:t xml:space="preserve"> </w:t>
      </w:r>
      <w:proofErr w:type="gramStart"/>
      <w:r w:rsidR="003419D8" w:rsidRPr="003419D8">
        <w:rPr>
          <w:szCs w:val="24"/>
        </w:rPr>
        <w:t>Результаты приемочного контроля и периодических испытаний приводят в документе о качестве, в котором указывают:</w:t>
      </w:r>
      <w:r w:rsidR="003419D8" w:rsidRPr="003419D8">
        <w:rPr>
          <w:szCs w:val="24"/>
        </w:rPr>
        <w:br/>
        <w:t>- наименование предприятия-изготовителя и его адрес;</w:t>
      </w:r>
      <w:r w:rsidR="003419D8" w:rsidRPr="003419D8">
        <w:rPr>
          <w:szCs w:val="24"/>
        </w:rPr>
        <w:br/>
        <w:t>- номер и дату выдачи документа;</w:t>
      </w:r>
      <w:r w:rsidR="003419D8" w:rsidRPr="003419D8">
        <w:rPr>
          <w:szCs w:val="24"/>
        </w:rPr>
        <w:br/>
        <w:t>- наименование и адрес потребителя;</w:t>
      </w:r>
      <w:r w:rsidR="003419D8" w:rsidRPr="003419D8">
        <w:rPr>
          <w:szCs w:val="24"/>
        </w:rPr>
        <w:br/>
        <w:t>- номер партии и количество щебня (гравия);</w:t>
      </w:r>
      <w:r w:rsidR="003419D8" w:rsidRPr="003419D8">
        <w:rPr>
          <w:szCs w:val="24"/>
        </w:rPr>
        <w:br/>
        <w:t>- номер вагона или номер судна и номера накладных;</w:t>
      </w:r>
      <w:r w:rsidR="003419D8" w:rsidRPr="003419D8">
        <w:rPr>
          <w:szCs w:val="24"/>
        </w:rPr>
        <w:br/>
        <w:t>- зерновой состав щебня (гравия);</w:t>
      </w:r>
      <w:r w:rsidR="003419D8" w:rsidRPr="003419D8">
        <w:rPr>
          <w:szCs w:val="24"/>
        </w:rPr>
        <w:br/>
        <w:t>- содержание зерен пластинчатой (лещадной) и игловатой формы;</w:t>
      </w:r>
      <w:proofErr w:type="gramEnd"/>
      <w:r w:rsidR="003419D8" w:rsidRPr="003419D8">
        <w:rPr>
          <w:szCs w:val="24"/>
        </w:rPr>
        <w:br/>
        <w:t>- содержание дробленых зерен в щебне из гравия;</w:t>
      </w:r>
      <w:r w:rsidR="003419D8" w:rsidRPr="003419D8">
        <w:rPr>
          <w:szCs w:val="24"/>
        </w:rPr>
        <w:br/>
        <w:t>- содержание глины в комках;</w:t>
      </w:r>
      <w:r w:rsidR="003419D8" w:rsidRPr="003419D8">
        <w:rPr>
          <w:szCs w:val="24"/>
        </w:rPr>
        <w:br/>
        <w:t>- содержание пылевидных и глинистых частиц;</w:t>
      </w:r>
      <w:r w:rsidR="003419D8" w:rsidRPr="003419D8">
        <w:rPr>
          <w:szCs w:val="24"/>
        </w:rPr>
        <w:br/>
        <w:t>- марку щебня (гравия) по прочности (</w:t>
      </w:r>
      <w:proofErr w:type="spellStart"/>
      <w:r w:rsidR="003419D8" w:rsidRPr="003419D8">
        <w:rPr>
          <w:szCs w:val="24"/>
        </w:rPr>
        <w:t>дробимости</w:t>
      </w:r>
      <w:proofErr w:type="spellEnd"/>
      <w:r w:rsidR="003419D8" w:rsidRPr="003419D8">
        <w:rPr>
          <w:szCs w:val="24"/>
        </w:rPr>
        <w:t>);</w:t>
      </w:r>
      <w:r w:rsidR="003419D8" w:rsidRPr="003419D8">
        <w:rPr>
          <w:szCs w:val="24"/>
        </w:rPr>
        <w:br/>
        <w:t>- содержание зерен слабых пород;</w:t>
      </w:r>
      <w:r w:rsidR="003419D8" w:rsidRPr="003419D8">
        <w:rPr>
          <w:szCs w:val="24"/>
        </w:rPr>
        <w:br/>
      </w:r>
      <w:r w:rsidR="003419D8" w:rsidRPr="003419D8">
        <w:rPr>
          <w:szCs w:val="24"/>
        </w:rPr>
        <w:lastRenderedPageBreak/>
        <w:t>- морозостойкость щебня (гравия);</w:t>
      </w:r>
      <w:r w:rsidR="003419D8" w:rsidRPr="003419D8">
        <w:rPr>
          <w:szCs w:val="24"/>
        </w:rPr>
        <w:br/>
        <w:t>- насыпную плотность щебня (гравия);</w:t>
      </w:r>
      <w:r w:rsidR="003419D8" w:rsidRPr="003419D8">
        <w:rPr>
          <w:szCs w:val="24"/>
        </w:rPr>
        <w:br/>
        <w:t>- удельную эффективную активность естественных радионуклидов щебня (гравия);</w:t>
      </w:r>
      <w:r w:rsidR="003419D8" w:rsidRPr="003419D8">
        <w:rPr>
          <w:szCs w:val="24"/>
        </w:rPr>
        <w:br/>
        <w:t>- устойчивость структуры щебня против распадов;</w:t>
      </w:r>
      <w:r w:rsidR="003419D8" w:rsidRPr="003419D8">
        <w:rPr>
          <w:szCs w:val="24"/>
        </w:rPr>
        <w:br/>
        <w:t>- содержание вредных компонентов и примесей;</w:t>
      </w:r>
      <w:r w:rsidR="003419D8" w:rsidRPr="003419D8">
        <w:rPr>
          <w:szCs w:val="24"/>
        </w:rPr>
        <w:br/>
        <w:t>- обозначение настоящего стандарта.</w:t>
      </w:r>
      <w:r w:rsidR="003419D8" w:rsidRPr="003419D8">
        <w:rPr>
          <w:szCs w:val="24"/>
        </w:rPr>
        <w:br/>
        <w:t xml:space="preserve">Кроме того, по требованию потребителя в документе указывают минералого-петрографическую характеристику гравия и горной породы, из которой производят щебень, а также истинную и среднюю плотность, пористость, </w:t>
      </w:r>
      <w:proofErr w:type="spellStart"/>
      <w:r w:rsidR="003419D8" w:rsidRPr="003419D8">
        <w:rPr>
          <w:szCs w:val="24"/>
        </w:rPr>
        <w:t>пустотность</w:t>
      </w:r>
      <w:proofErr w:type="spellEnd"/>
      <w:r w:rsidR="003419D8" w:rsidRPr="003419D8">
        <w:rPr>
          <w:szCs w:val="24"/>
        </w:rPr>
        <w:t xml:space="preserve"> и </w:t>
      </w:r>
      <w:proofErr w:type="spellStart"/>
      <w:r w:rsidR="003419D8" w:rsidRPr="003419D8">
        <w:rPr>
          <w:szCs w:val="24"/>
        </w:rPr>
        <w:t>водопоглощение</w:t>
      </w:r>
      <w:proofErr w:type="spellEnd"/>
      <w:r w:rsidR="003419D8" w:rsidRPr="003419D8">
        <w:rPr>
          <w:szCs w:val="24"/>
        </w:rPr>
        <w:t>.</w:t>
      </w:r>
    </w:p>
    <w:p w:rsidR="00CB4D02" w:rsidRDefault="005B620C" w:rsidP="006C16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</w:t>
      </w:r>
      <w:proofErr w:type="gramStart"/>
      <w:r w:rsidR="00CB4D02" w:rsidRPr="00CB4D02">
        <w:rPr>
          <w:szCs w:val="24"/>
        </w:rPr>
        <w:t>изготовления</w:t>
      </w:r>
      <w:proofErr w:type="gramEnd"/>
      <w:r w:rsidR="00CB4D02" w:rsidRPr="00CB4D02">
        <w:rPr>
          <w:szCs w:val="24"/>
        </w:rPr>
        <w:t xml:space="preserve"> </w:t>
      </w:r>
      <w:r w:rsidR="003419D8">
        <w:rPr>
          <w:szCs w:val="24"/>
        </w:rPr>
        <w:t>щебен</w:t>
      </w:r>
      <w:r w:rsidR="00A00DB5">
        <w:rPr>
          <w:szCs w:val="24"/>
        </w:rPr>
        <w:t>я</w:t>
      </w:r>
      <w:r w:rsidR="00842420">
        <w:rPr>
          <w:szCs w:val="24"/>
        </w:rPr>
        <w:t xml:space="preserve"> </w:t>
      </w:r>
      <w:r w:rsidR="00CB4D02" w:rsidRPr="00CB4D02">
        <w:rPr>
          <w:szCs w:val="24"/>
        </w:rPr>
        <w:t>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3419D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поставляемое оборудование должна распространяться не менее</w:t>
      </w:r>
      <w:proofErr w:type="gramStart"/>
      <w:r w:rsidR="00A2513F">
        <w:rPr>
          <w:sz w:val="24"/>
          <w:szCs w:val="24"/>
        </w:rPr>
        <w:t>,</w:t>
      </w:r>
      <w:proofErr w:type="gramEnd"/>
      <w:r w:rsidRPr="000511B1">
        <w:rPr>
          <w:sz w:val="24"/>
          <w:szCs w:val="24"/>
        </w:rPr>
        <w:t xml:space="preserve"> чем на </w:t>
      </w:r>
      <w:r w:rsidR="00842420">
        <w:rPr>
          <w:sz w:val="24"/>
          <w:szCs w:val="24"/>
        </w:rPr>
        <w:t>60</w:t>
      </w:r>
      <w:r w:rsidR="009B7BA1">
        <w:rPr>
          <w:sz w:val="24"/>
          <w:szCs w:val="24"/>
        </w:rPr>
        <w:t xml:space="preserve"> </w:t>
      </w:r>
      <w:r w:rsidRPr="000511B1">
        <w:rPr>
          <w:sz w:val="24"/>
          <w:szCs w:val="24"/>
        </w:rPr>
        <w:t>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дефекты в поставляемом оборудовании,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3419D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</w:t>
      </w:r>
      <w:r w:rsidR="00842420">
        <w:rPr>
          <w:sz w:val="24"/>
          <w:szCs w:val="24"/>
        </w:rPr>
        <w:t>5</w:t>
      </w:r>
      <w:r w:rsidRPr="000511B1">
        <w:rPr>
          <w:sz w:val="24"/>
          <w:szCs w:val="24"/>
        </w:rPr>
        <w:t xml:space="preserve"> лет.</w:t>
      </w:r>
      <w:r w:rsidRPr="000511B1">
        <w:rPr>
          <w:sz w:val="24"/>
          <w:szCs w:val="24"/>
        </w:rPr>
        <w:tab/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3419D8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D17A5" w:rsidRDefault="00A00DB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  <w:r>
        <w:rPr>
          <w:sz w:val="24"/>
          <w:szCs w:val="24"/>
        </w:rPr>
        <w:t>См. п.2.6.</w:t>
      </w:r>
    </w:p>
    <w:p w:rsidR="006C16FB" w:rsidRPr="00AD1EEE" w:rsidRDefault="006C16FB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3419D8">
      <w:pPr>
        <w:pStyle w:val="ad"/>
        <w:numPr>
          <w:ilvl w:val="0"/>
          <w:numId w:val="21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C16FB">
        <w:rPr>
          <w:szCs w:val="24"/>
        </w:rPr>
        <w:t>стройматериалов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6C16FB" w:rsidRDefault="006C16FB" w:rsidP="00451C4D">
      <w:pPr>
        <w:rPr>
          <w:sz w:val="26"/>
          <w:szCs w:val="26"/>
        </w:rPr>
      </w:pPr>
    </w:p>
    <w:p w:rsidR="006C16FB" w:rsidRDefault="006C16FB" w:rsidP="00451C4D">
      <w:pPr>
        <w:rPr>
          <w:sz w:val="26"/>
          <w:szCs w:val="26"/>
        </w:rPr>
      </w:pPr>
    </w:p>
    <w:p w:rsidR="006C16FB" w:rsidRDefault="006C16FB" w:rsidP="00451C4D">
      <w:pPr>
        <w:rPr>
          <w:sz w:val="26"/>
          <w:szCs w:val="26"/>
        </w:rPr>
      </w:pPr>
    </w:p>
    <w:p w:rsidR="00512DE1" w:rsidRDefault="00512DE1" w:rsidP="00512DE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12DE1" w:rsidRPr="00E1390F" w:rsidRDefault="00512DE1" w:rsidP="00512DE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512DE1">
      <w:pPr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8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9D8" w:rsidRDefault="003419D8">
      <w:r>
        <w:separator/>
      </w:r>
    </w:p>
  </w:endnote>
  <w:endnote w:type="continuationSeparator" w:id="0">
    <w:p w:rsidR="003419D8" w:rsidRDefault="00341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9D8" w:rsidRDefault="003419D8">
      <w:r>
        <w:separator/>
      </w:r>
    </w:p>
  </w:footnote>
  <w:footnote w:type="continuationSeparator" w:id="0">
    <w:p w:rsidR="003419D8" w:rsidRDefault="00341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9D8" w:rsidRDefault="008F76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419D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419D8">
      <w:rPr>
        <w:rStyle w:val="a7"/>
        <w:noProof/>
      </w:rPr>
      <w:t>1</w:t>
    </w:r>
    <w:r>
      <w:rPr>
        <w:rStyle w:val="a7"/>
      </w:rPr>
      <w:fldChar w:fldCharType="end"/>
    </w:r>
  </w:p>
  <w:p w:rsidR="003419D8" w:rsidRDefault="003419D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9AF651D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0"/>
  </w:num>
  <w:num w:numId="12">
    <w:abstractNumId w:val="9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7"/>
  </w:num>
  <w:num w:numId="18">
    <w:abstractNumId w:val="18"/>
  </w:num>
  <w:num w:numId="19">
    <w:abstractNumId w:val="19"/>
  </w:num>
  <w:num w:numId="20">
    <w:abstractNumId w:val="15"/>
  </w:num>
  <w:num w:numId="21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6507A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66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90D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053"/>
    <w:rsid w:val="0033432F"/>
    <w:rsid w:val="0033682D"/>
    <w:rsid w:val="00340419"/>
    <w:rsid w:val="003419D8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6AC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4761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6776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DE1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2E17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55C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1C8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16FB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30C39"/>
    <w:rsid w:val="0073178E"/>
    <w:rsid w:val="007326A6"/>
    <w:rsid w:val="007326BC"/>
    <w:rsid w:val="00732BFD"/>
    <w:rsid w:val="00732C5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5C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F9"/>
    <w:rsid w:val="0083624E"/>
    <w:rsid w:val="008363D0"/>
    <w:rsid w:val="008363E5"/>
    <w:rsid w:val="00836F9F"/>
    <w:rsid w:val="0083734E"/>
    <w:rsid w:val="00841A2F"/>
    <w:rsid w:val="00841EA2"/>
    <w:rsid w:val="00842420"/>
    <w:rsid w:val="0084285E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049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8F76F7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0E5F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B00"/>
    <w:rsid w:val="009520A3"/>
    <w:rsid w:val="009537B9"/>
    <w:rsid w:val="009538B8"/>
    <w:rsid w:val="00954424"/>
    <w:rsid w:val="00955E24"/>
    <w:rsid w:val="00955E6D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B7BA1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23D8"/>
    <w:rsid w:val="009F3A34"/>
    <w:rsid w:val="009F3FFE"/>
    <w:rsid w:val="009F4485"/>
    <w:rsid w:val="009F46FA"/>
    <w:rsid w:val="009F4B0F"/>
    <w:rsid w:val="009F4B21"/>
    <w:rsid w:val="009F4B82"/>
    <w:rsid w:val="009F6F23"/>
    <w:rsid w:val="009F7337"/>
    <w:rsid w:val="009F782A"/>
    <w:rsid w:val="009F7A48"/>
    <w:rsid w:val="00A00C51"/>
    <w:rsid w:val="00A00DB5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13F"/>
    <w:rsid w:val="00A25298"/>
    <w:rsid w:val="00A2715F"/>
    <w:rsid w:val="00A27203"/>
    <w:rsid w:val="00A303EB"/>
    <w:rsid w:val="00A305DC"/>
    <w:rsid w:val="00A3087E"/>
    <w:rsid w:val="00A31AEC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59C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20B1"/>
    <w:rsid w:val="00AE2CE9"/>
    <w:rsid w:val="00AE3899"/>
    <w:rsid w:val="00AE4642"/>
    <w:rsid w:val="00AE503B"/>
    <w:rsid w:val="00AE55F9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3B16"/>
    <w:rsid w:val="00B24C00"/>
    <w:rsid w:val="00B31336"/>
    <w:rsid w:val="00B3141F"/>
    <w:rsid w:val="00B322C8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DAC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E66"/>
    <w:rsid w:val="00BD1C51"/>
    <w:rsid w:val="00BD268B"/>
    <w:rsid w:val="00BD2CC9"/>
    <w:rsid w:val="00BD634D"/>
    <w:rsid w:val="00BD705D"/>
    <w:rsid w:val="00BE0260"/>
    <w:rsid w:val="00BE2C21"/>
    <w:rsid w:val="00BE3234"/>
    <w:rsid w:val="00BE3435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0A7"/>
    <w:rsid w:val="00C23658"/>
    <w:rsid w:val="00C244E1"/>
    <w:rsid w:val="00C24573"/>
    <w:rsid w:val="00C2470F"/>
    <w:rsid w:val="00C24712"/>
    <w:rsid w:val="00C24E15"/>
    <w:rsid w:val="00C25783"/>
    <w:rsid w:val="00C25DF4"/>
    <w:rsid w:val="00C302A8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D7A"/>
    <w:rsid w:val="00CD7F57"/>
    <w:rsid w:val="00CE1406"/>
    <w:rsid w:val="00CE1461"/>
    <w:rsid w:val="00CE186F"/>
    <w:rsid w:val="00CE3451"/>
    <w:rsid w:val="00CE4722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4D0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6DB9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4CFD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0CD1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B7D56"/>
    <w:rsid w:val="00FC2848"/>
    <w:rsid w:val="00FC32A7"/>
    <w:rsid w:val="00FC4AEB"/>
    <w:rsid w:val="00FC52B6"/>
    <w:rsid w:val="00FC63AA"/>
    <w:rsid w:val="00FC77BE"/>
    <w:rsid w:val="00FC7F37"/>
    <w:rsid w:val="00FD1036"/>
    <w:rsid w:val="00FD44AD"/>
    <w:rsid w:val="00FE0188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F14CFD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0F754-D9D1-4924-AE4F-1F0C8758F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856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yurusov.ma</cp:lastModifiedBy>
  <cp:revision>4</cp:revision>
  <cp:lastPrinted>2010-09-30T14:29:00Z</cp:lastPrinted>
  <dcterms:created xsi:type="dcterms:W3CDTF">2015-02-17T07:32:00Z</dcterms:created>
  <dcterms:modified xsi:type="dcterms:W3CDTF">2015-02-17T08:06:00Z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